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F4B" w:rsidRPr="006A7F4B" w:rsidRDefault="006A7F4B" w:rsidP="006A7F4B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6A7F4B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Владимиро-Суздальское княжество 6 класс</w:t>
      </w:r>
    </w:p>
    <w:p w:rsidR="006A7F4B" w:rsidRPr="006A7F4B" w:rsidRDefault="006A7F4B" w:rsidP="006A7F4B">
      <w:pPr>
        <w:shd w:val="clear" w:color="auto" w:fill="FFFFFF"/>
        <w:spacing w:after="0" w:line="315" w:lineRule="atLeast"/>
        <w:textAlignment w:val="baseline"/>
        <w:rPr>
          <w:rFonts w:ascii="inherit" w:eastAsia="Times New Roman" w:hAnsi="inherit" w:cs="Segoe UI"/>
          <w:color w:val="555555"/>
          <w:sz w:val="30"/>
          <w:szCs w:val="30"/>
          <w:lang w:eastAsia="ru-RU"/>
        </w:rPr>
      </w:pPr>
      <w:r w:rsidRPr="006A7F4B">
        <w:rPr>
          <w:rFonts w:ascii="inherit" w:eastAsia="Times New Roman" w:hAnsi="inherit" w:cs="Segoe UI"/>
          <w:color w:val="555555"/>
          <w:sz w:val="30"/>
          <w:szCs w:val="30"/>
          <w:lang w:eastAsia="ru-RU"/>
        </w:rPr>
        <w:t>Тест по истории Владимиро-Суздальское княжество для учащихся 6 класса с ответами. Те</w:t>
      </w:r>
      <w:proofErr w:type="gramStart"/>
      <w:r w:rsidRPr="006A7F4B">
        <w:rPr>
          <w:rFonts w:ascii="inherit" w:eastAsia="Times New Roman" w:hAnsi="inherit" w:cs="Segoe UI"/>
          <w:color w:val="555555"/>
          <w:sz w:val="30"/>
          <w:szCs w:val="30"/>
          <w:lang w:eastAsia="ru-RU"/>
        </w:rPr>
        <w:t>ст вкл</w:t>
      </w:r>
      <w:proofErr w:type="gramEnd"/>
      <w:r w:rsidRPr="006A7F4B">
        <w:rPr>
          <w:rFonts w:ascii="inherit" w:eastAsia="Times New Roman" w:hAnsi="inherit" w:cs="Segoe UI"/>
          <w:color w:val="555555"/>
          <w:sz w:val="30"/>
          <w:szCs w:val="30"/>
          <w:lang w:eastAsia="ru-RU"/>
        </w:rPr>
        <w:t>ючает в себя 2 варианта, в каждом по 10 заданий.</w:t>
      </w:r>
    </w:p>
    <w:p w:rsidR="006A7F4B" w:rsidRPr="006A7F4B" w:rsidRDefault="006A7F4B" w:rsidP="006A7F4B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6A7F4B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 причинам активного переселения людей с Юга Руси в междуречье Оки и Волги относится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спасение от половецких набегов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хороший климат, чернозёмные плодородные почвы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стремление передать земли междуречья под контроль печенегов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желание крестьян найти военную добычу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Особенностью городского развития Северо-Востока Руси является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9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возникновение городов вследствие военных набегов половцев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городское строительство на месте племенных центров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основание городов по инициативе князей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формирование городов по инициативе вече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1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 из жизни князя Юрия Долгорукого.</w:t>
        </w:r>
      </w:ins>
    </w:p>
    <w:p w:rsidR="006A7F4B" w:rsidRPr="006A7F4B" w:rsidRDefault="006A7F4B" w:rsidP="006A7F4B">
      <w:pPr>
        <w:shd w:val="clear" w:color="auto" w:fill="FFFFFF"/>
        <w:spacing w:after="390" w:line="315" w:lineRule="atLeast"/>
        <w:textAlignment w:val="baseline"/>
        <w:rPr>
          <w:ins w:id="12" w:author="Unknown"/>
          <w:rFonts w:ascii="inherit" w:eastAsia="Times New Roman" w:hAnsi="inherit" w:cs="Segoe UI"/>
          <w:color w:val="555555"/>
          <w:sz w:val="30"/>
          <w:szCs w:val="30"/>
          <w:lang w:eastAsia="ru-RU"/>
        </w:rPr>
      </w:pPr>
      <w:ins w:id="13" w:author="Unknown">
        <w:r w:rsidRPr="006A7F4B">
          <w:rPr>
            <w:rFonts w:ascii="inherit" w:eastAsia="Times New Roman" w:hAnsi="inherit" w:cs="Segoe UI"/>
            <w:color w:val="555555"/>
            <w:sz w:val="30"/>
            <w:szCs w:val="30"/>
            <w:lang w:eastAsia="ru-RU"/>
          </w:rPr>
          <w:t>События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5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А) первое упоминание Москвы в летописи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Б) смерть Юрия Долгорукого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В) приказ о строительстве града в Москве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Г) обоснование Юрия Долгорукого в Киеве</w:t>
        </w:r>
      </w:ins>
    </w:p>
    <w:p w:rsidR="006A7F4B" w:rsidRPr="006A7F4B" w:rsidRDefault="006A7F4B" w:rsidP="006A7F4B">
      <w:pPr>
        <w:shd w:val="clear" w:color="auto" w:fill="FFFFFF"/>
        <w:spacing w:after="390" w:line="315" w:lineRule="atLeast"/>
        <w:textAlignment w:val="baseline"/>
        <w:rPr>
          <w:ins w:id="16" w:author="Unknown"/>
          <w:rFonts w:ascii="inherit" w:eastAsia="Times New Roman" w:hAnsi="inherit" w:cs="Segoe UI"/>
          <w:color w:val="555555"/>
          <w:sz w:val="30"/>
          <w:szCs w:val="30"/>
          <w:lang w:eastAsia="ru-RU"/>
        </w:rPr>
      </w:pPr>
      <w:ins w:id="17" w:author="Unknown">
        <w:r w:rsidRPr="006A7F4B">
          <w:rPr>
            <w:rFonts w:ascii="inherit" w:eastAsia="Times New Roman" w:hAnsi="inherit" w:cs="Segoe UI"/>
            <w:color w:val="555555"/>
            <w:sz w:val="30"/>
            <w:szCs w:val="30"/>
            <w:lang w:eastAsia="ru-RU"/>
          </w:rPr>
          <w:t>Даты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19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1147 г.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1155 г.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1156 г.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1157 г.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1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</w:t>
        </w:r>
        <w:proofErr w:type="gram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Появление</w:t>
        </w:r>
        <w:proofErr w:type="gram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каких городов было связано с правлением князя Юрия Долгорукого? Выберите </w:t>
        </w:r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города. Запишите цифры, под которыми они указаны.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3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Дмитров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Ярославль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Ростов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lastRenderedPageBreak/>
          <w:t>4) Звенигород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5) Москва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6) Галич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5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 Отметьте даты правления Андрея </w:t>
        </w:r>
        <w:proofErr w:type="spell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Боголюбского</w:t>
        </w:r>
        <w:proofErr w:type="spell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7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1113-1125 гг.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1125-1157 гг.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1157-1174 гг.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1176-1212 гг.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29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Прочитайте отрывок из летописи и ответьте на вопросы.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1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«Как настала ночь, они, прибежав и схвативши ору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жие, пошли на князя, как дикие звери, но, пока шли они к спальне его, пронзил их и страх, и трепет. И бе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 xml:space="preserve">жали с крыльца, </w:t>
        </w:r>
        <w:proofErr w:type="spell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спустясь</w:t>
        </w:r>
        <w:proofErr w:type="spell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в погреба, напились вина</w:t>
        </w:r>
        <w:proofErr w:type="gram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… И</w:t>
        </w:r>
        <w:proofErr w:type="gram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ворвались двое убийц, и набросились на него, и князь швырнул одного под себя, а другие, решив, что повер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жен князь, впотьмах поразили своего, но после, раз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глядев князя, схватились с ним сильно, ибо был он си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лён. И рубили его мечами и саблями, и раны копьём ему нанесли… Бесчестные же эти, решив, что убили его окончательно, взяв раненого своего, понесли его вон и, вздрагивая, ушли. Князь же, внезапно выйдя за ними, начал рыгать и стонать от внутренней боли, пробира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ясь к крыльцу. Те же, услышав голос, воротились снова к нему</w:t>
        </w:r>
        <w:proofErr w:type="gram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… И</w:t>
        </w:r>
        <w:proofErr w:type="gram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тут проклятые подскочили и прикончили его».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3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Кто возглавил заговор против князя?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В каком году князь, о котором идёт речь в отрывке, совершил поход на Киев?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Как звали отца князя, о котором идёт речь в отрывке?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5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О каком князе говорил автор «Слова о полку Игореве»: «Ведь ты можешь Волгу разбрызгать веслами, Дон шле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мами вычерпать»?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7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Владимире</w:t>
        </w:r>
        <w:proofErr w:type="gram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</w:t>
        </w:r>
        <w:proofErr w:type="spell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Святославиче</w:t>
        </w:r>
        <w:proofErr w:type="spell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Всеволоде Большое Гнездо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Ярославе Мудром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 xml:space="preserve">4) Андрее </w:t>
        </w:r>
        <w:proofErr w:type="spell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Боголюбском</w:t>
        </w:r>
        <w:proofErr w:type="spellEnd"/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9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</w:t>
        </w:r>
        <w:proofErr w:type="gram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Какие </w:t>
        </w:r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памятника архитектуры из перечисленных от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носятся к истории Северо-Восточной Руси периода раздро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бленности?</w:t>
        </w:r>
        <w:proofErr w:type="gram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Запишите цифры, под которыми они указаны.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1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1) Георгиевский собор в </w:t>
        </w:r>
        <w:proofErr w:type="gram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Юрьев-Польском</w:t>
        </w:r>
        <w:proofErr w:type="gram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собор Святой Софии в Новгороде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собор Василия Блаженного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архитектурный ансамбль в Боголюбово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5) церковь Покрова Пресвятой Богородицы на Нерли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6) собор Святой Софии в Киеве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3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5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Жанр древнерусской литературы, представляющий собой </w:t>
        </w:r>
        <w:proofErr w:type="spell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погодовую</w:t>
        </w:r>
        <w:proofErr w:type="spell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запись событий, — это __________.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7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10.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Отметьте предполагаемого автора произведений литера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туры «Моление» и «Слово».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9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Иларион</w:t>
        </w:r>
        <w:proofErr w:type="spell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Нестор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Даниил Заточник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Пимен</w:t>
        </w:r>
      </w:ins>
    </w:p>
    <w:p w:rsidR="006A7F4B" w:rsidRPr="006A7F4B" w:rsidRDefault="006A7F4B" w:rsidP="006A7F4B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5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1" w:author="Unknown">
        <w:r w:rsidRPr="006A7F4B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3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Сначала центром Северо-Восточной Руси был город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5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Киев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Владимир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Ростов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Ярославль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7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Политической особенностью Северо-Востока Руси в пери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од раздробленности была сильная власть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9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князя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вече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дружины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крестьянской общины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1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Расположите в хронологическом порядке правления име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на князей.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3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Юрий Долгорукий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Ярослав Мудрый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Владимир Мономах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 xml:space="preserve">4) Андрей </w:t>
        </w:r>
        <w:proofErr w:type="spell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Боголюбский</w:t>
        </w:r>
        <w:proofErr w:type="spellEnd"/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5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Запишите название города.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7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С именем князя Юрия Долгорукого связано первое упоминание в летописи города __________ в 1147 г.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69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 Какому городу уделял большое внимание Андрей </w:t>
        </w:r>
        <w:proofErr w:type="spell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Бого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любский</w:t>
        </w:r>
        <w:proofErr w:type="spell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во время своего правления?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1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Киеву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Новгороду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Владимиру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Смоленску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3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Прочитайте отрывок из летописи и ответьте на вопросы.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5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«Как настала ночь, они, прибежав и схвативши ору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жие, пошли на князя, как дикие звери, но, пока шли они к спальне его, пронзил их и страх, и трепет. И бе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 xml:space="preserve">жали с крыльца, </w:t>
        </w:r>
        <w:proofErr w:type="spell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спустясь</w:t>
        </w:r>
        <w:proofErr w:type="spell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в погреба, напились вина</w:t>
        </w:r>
        <w:proofErr w:type="gram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… И</w:t>
        </w:r>
        <w:proofErr w:type="gram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ворвались двое убийц, и набросились на него, и князь швырнул одного под себя, а другие, решив, что повер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жен князь, впотьмах поразили своего, но после, раз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 xml:space="preserve">глядев князя, схватились с ним 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lastRenderedPageBreak/>
          <w:t>сильно, ибо был он си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лён. И рубили его мечами и саблями, и раны копьём ему нанесли… Бесчестные же эти, решив, что убили его окончательно, взяв раненого своего, понесли его вон и, вздрагивая, ушли. Князь же, внезапно выйдя за ними, начал рыгать и стонать от внутренней боли, пробираясь к крыльцу. Те же, услышав голос, воротились снова к нему</w:t>
        </w:r>
        <w:proofErr w:type="gram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… И</w:t>
        </w:r>
        <w:proofErr w:type="gram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тут проклятые подскочили и прикончили его».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7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В каком году произошло описываемое в отрывке событие?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Какой город подвергся разорению от войск князя, убийство которого описано в летописи, в 1169 г.?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Как называется собор, построенный по приказу князя, убийство которого описано в летописи, и ставший самой высокой постройкой на Руси?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7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79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Отметьте даты правления князя Всеволода Большое Гнездо.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8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81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1113-1125 гг.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1125-1132 гг.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1157-1174 гг.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1176-1212 гг.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8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83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памятника архитектуры, относя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щихся к истории Северо-Восточной Руси периода раздро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softHyphen/>
          <w:t>бленности. Запишите цифры, под которыми они указаны.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8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85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церковь Покрова Пресвятой Богородицы на</w:t>
        </w:r>
        <w:proofErr w:type="gram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 xml:space="preserve"> П</w:t>
        </w:r>
        <w:proofErr w:type="gram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ерли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Софийский собор в Киеве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Дмитриевский собор во Владимире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Успенский собор во Владимире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5) храм Христа Спасителя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6) церковь Спаса на Крови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86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87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88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89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Крайняя степень воздержания, отречение от земных жизненных благ, — это __________.</w:t>
        </w:r>
      </w:ins>
    </w:p>
    <w:p w:rsidR="006A7F4B" w:rsidRPr="006A7F4B" w:rsidRDefault="006A7F4B" w:rsidP="006A7F4B">
      <w:pPr>
        <w:shd w:val="clear" w:color="auto" w:fill="FFFFFF"/>
        <w:spacing w:after="0" w:line="300" w:lineRule="atLeast"/>
        <w:textAlignment w:val="baseline"/>
        <w:rPr>
          <w:ins w:id="9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91" w:author="Unknown">
        <w:r w:rsidRPr="006A7F4B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 Какое литературное произведение относится к истории Северо-Восточной Руси периода раздробленности?</w:t>
        </w:r>
      </w:ins>
    </w:p>
    <w:p w:rsidR="006A7F4B" w:rsidRPr="006A7F4B" w:rsidRDefault="006A7F4B" w:rsidP="006A7F4B">
      <w:pPr>
        <w:shd w:val="clear" w:color="auto" w:fill="FFFFFF"/>
        <w:spacing w:after="390" w:line="300" w:lineRule="atLeast"/>
        <w:textAlignment w:val="baseline"/>
        <w:rPr>
          <w:ins w:id="9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93" w:author="Unknown"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1) «Повесть временных лет»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«Моление» Даниила Заточника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былина «Садко»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4) «Слово о Законе и Благодати»</w:t>
        </w:r>
      </w:ins>
    </w:p>
    <w:p w:rsidR="006A7F4B" w:rsidRPr="006A7F4B" w:rsidRDefault="006A7F4B" w:rsidP="006A7F4B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9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95" w:author="Unknown">
        <w:r w:rsidRPr="006A7F4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Владимиро-Суздальское княжество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6A7F4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1-1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2-3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3-1432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4-145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5-3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lastRenderedPageBreak/>
          <w:t>6.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 xml:space="preserve">1) </w:t>
        </w:r>
        <w:proofErr w:type="spellStart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t>Кучковичи</w:t>
        </w:r>
        <w:proofErr w:type="spellEnd"/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1169 г.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Юрий Долгорукий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7-2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8-145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9-летопись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10-3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</w:r>
        <w:r w:rsidRPr="006A7F4B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1-3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2-1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3-2314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4. Москва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5-3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6.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1) 1174 г.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2) Киев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3) Успенский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7-4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8-134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9-аскетизм</w:t>
        </w:r>
        <w:r w:rsidRPr="006A7F4B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br/>
          <w:t>10-2</w:t>
        </w:r>
      </w:ins>
    </w:p>
    <w:p w:rsidR="0041233E" w:rsidRDefault="0041233E">
      <w:bookmarkStart w:id="96" w:name="_GoBack"/>
      <w:bookmarkEnd w:id="96"/>
    </w:p>
    <w:sectPr w:rsidR="00412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391"/>
    <w:rsid w:val="0041233E"/>
    <w:rsid w:val="00423391"/>
    <w:rsid w:val="006A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7F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7F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F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7F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A7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A7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7F4B"/>
    <w:rPr>
      <w:b/>
      <w:bCs/>
    </w:rPr>
  </w:style>
  <w:style w:type="character" w:customStyle="1" w:styleId="apple-converted-space">
    <w:name w:val="apple-converted-space"/>
    <w:basedOn w:val="a0"/>
    <w:rsid w:val="006A7F4B"/>
  </w:style>
  <w:style w:type="paragraph" w:customStyle="1" w:styleId="sertxt">
    <w:name w:val="sertxt"/>
    <w:basedOn w:val="a"/>
    <w:rsid w:val="006A7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7F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7F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F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7F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6A7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A7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7F4B"/>
    <w:rPr>
      <w:b/>
      <w:bCs/>
    </w:rPr>
  </w:style>
  <w:style w:type="character" w:customStyle="1" w:styleId="apple-converted-space">
    <w:name w:val="apple-converted-space"/>
    <w:basedOn w:val="a0"/>
    <w:rsid w:val="006A7F4B"/>
  </w:style>
  <w:style w:type="paragraph" w:customStyle="1" w:styleId="sertxt">
    <w:name w:val="sertxt"/>
    <w:basedOn w:val="a"/>
    <w:rsid w:val="006A7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1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73148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9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2019-02-27T06:22:00Z</dcterms:created>
  <dcterms:modified xsi:type="dcterms:W3CDTF">2019-02-27T06:23:00Z</dcterms:modified>
</cp:coreProperties>
</file>